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043F52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5556B7D6" w:rsidR="00703492" w:rsidRDefault="00E6622B" w:rsidP="00703492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Velké osobní </w:t>
      </w:r>
      <w:r w:rsidR="00703492" w:rsidRPr="0071228E">
        <w:rPr>
          <w:rFonts w:ascii="Arial" w:hAnsi="Arial" w:cs="Arial"/>
          <w:b/>
          <w:sz w:val="20"/>
        </w:rPr>
        <w:t>vozidlo</w:t>
      </w:r>
      <w:r>
        <w:rPr>
          <w:rFonts w:ascii="Arial" w:hAnsi="Arial" w:cs="Arial"/>
          <w:b/>
          <w:sz w:val="20"/>
        </w:rPr>
        <w:t xml:space="preserve"> manažerské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>
        <w:rPr>
          <w:rFonts w:ascii="Arial" w:hAnsi="Arial" w:cs="Arial"/>
          <w:b/>
          <w:sz w:val="20"/>
        </w:rPr>
        <w:t xml:space="preserve"> B 4x4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D84520">
        <w:rPr>
          <w:rFonts w:ascii="Arial" w:hAnsi="Arial" w:cs="Arial"/>
          <w:b/>
          <w:sz w:val="20"/>
        </w:rPr>
        <w:t xml:space="preserve">- </w:t>
      </w:r>
      <w:r w:rsidR="00D84520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  <w:r w:rsidR="00DE762A">
        <w:rPr>
          <w:rFonts w:ascii="Arial" w:hAnsi="Arial" w:cs="Arial"/>
          <w:b/>
          <w:sz w:val="20"/>
        </w:rPr>
        <w:t xml:space="preserve"> </w:t>
      </w:r>
    </w:p>
    <w:p w14:paraId="58BE7827" w14:textId="77777777" w:rsidR="0071010A" w:rsidRDefault="0071010A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5D13879F" w14:textId="5146B6CD" w:rsidR="0069367C" w:rsidRDefault="0069367C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2F1426A" w14:textId="77777777" w:rsidR="0069367C" w:rsidRDefault="0069367C" w:rsidP="0069367C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0"/>
        <w:gridCol w:w="1709"/>
        <w:gridCol w:w="1547"/>
        <w:gridCol w:w="1133"/>
        <w:gridCol w:w="1905"/>
      </w:tblGrid>
      <w:tr w:rsidR="009F0228" w:rsidRPr="0071228E" w14:paraId="2A5E22A3" w14:textId="77777777" w:rsidTr="000D0985">
        <w:trPr>
          <w:trHeight w:val="861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3F181818" w:rsidR="00703492" w:rsidRPr="0071228E" w:rsidRDefault="009C3EBA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AE4403" w:rsidRPr="0071228E" w14:paraId="08625D08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3C56BD16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4 604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2C38798C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6811AAA5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1CDD9D5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44229C6B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0D9BBF70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22955E4D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1121BAC0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1 6</w:t>
            </w:r>
            <w:r w:rsidR="008B7817">
              <w:rPr>
                <w:rFonts w:ascii="Arial" w:hAnsi="Arial" w:cs="Arial"/>
                <w:noProof w:val="0"/>
                <w:color w:val="000000"/>
                <w:sz w:val="20"/>
              </w:rPr>
              <w:t>17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2B0BDB6B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12D29C73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00ED6666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34299C35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98F61C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4865406B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544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E7E1852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AE4403" w:rsidRPr="0071228E" w14:paraId="2EF7DB0E" w14:textId="77777777" w:rsidTr="00E04C1D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AE4403" w:rsidRPr="0061014F" w:rsidRDefault="00AE4403" w:rsidP="00AE440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5A823C40" w:rsidR="00AE4403" w:rsidRPr="0061014F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AE4403" w:rsidRPr="0071228E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3677BD49" w:rsidR="00AE4403" w:rsidRPr="00FC574A" w:rsidRDefault="00AE4403" w:rsidP="00AE440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81CF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81CF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15C1A" w:rsidRPr="0071228E" w14:paraId="29400D5C" w14:textId="77777777" w:rsidTr="005D7E6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05FAD9A9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2 755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25A332B3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172DA0E3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48618A57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374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2E9FA8B3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1D50B697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2B9A0752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3279E1E3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2ACA6848" w:rsidR="00F15C1A" w:rsidRPr="0061014F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320F4DE0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102B5B4D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55EFFD92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56C07EDF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322CE08C" w:rsidR="00F15C1A" w:rsidRPr="00EF3BFB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EF3BFB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018EBFBD" w:rsidR="00F15C1A" w:rsidRPr="0061014F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8B7817">
              <w:rPr>
                <w:rFonts w:ascii="Arial" w:hAnsi="Arial" w:cs="Arial"/>
                <w:noProof w:val="0"/>
                <w:color w:val="000000"/>
                <w:sz w:val="20"/>
              </w:rPr>
              <w:t>210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0AA70901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05D2E4C4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F15C1A" w:rsidRPr="00703492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176F07A7" w:rsidR="00F15C1A" w:rsidRPr="00703492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9856118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3FFDCB91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15C1A" w:rsidRPr="0071228E" w14:paraId="339AB7F7" w14:textId="77777777" w:rsidTr="00EF11DB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4EDC56C8" w:rsidR="00F15C1A" w:rsidRPr="0071228E" w:rsidRDefault="00F15C1A" w:rsidP="00F15C1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65DE51E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381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B2B75BA" w:rsidR="00F15C1A" w:rsidRPr="0071228E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2A478693" w:rsidR="00F15C1A" w:rsidRPr="00FC574A" w:rsidRDefault="00F15C1A" w:rsidP="00F15C1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E5E1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74347" w:rsidRPr="0071228E" w14:paraId="46173668" w14:textId="77777777" w:rsidTr="000D0985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1E15724F" w:rsidR="00703492" w:rsidRPr="00FC574A" w:rsidRDefault="00F15C1A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B7E59" w:rsidRPr="0071228E" w14:paraId="7F4A80B9" w14:textId="77777777" w:rsidTr="0056569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AB7E59" w:rsidRPr="0071228E" w:rsidRDefault="00AB7E59" w:rsidP="00AB7E5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AB7E59" w:rsidRPr="0071228E" w:rsidRDefault="00AB7E59" w:rsidP="00AB7E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AB7E59" w:rsidRPr="0071228E" w:rsidRDefault="00AB7E59" w:rsidP="00AB7E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9E67" w14:textId="05ECF7F8" w:rsidR="00AB7E59" w:rsidRPr="00FC574A" w:rsidRDefault="00F15C1A" w:rsidP="00AB7E5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454E1464" w14:textId="77777777" w:rsidTr="0056569E">
        <w:trPr>
          <w:trHeight w:val="288"/>
          <w:ins w:id="0" w:author="Kotolanová, Nicola" w:date="2022-12-12T14:14:00Z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C5F528" w14:textId="6AB5639F" w:rsidR="009D480D" w:rsidRPr="00485D9B" w:rsidRDefault="009D480D" w:rsidP="00485D9B">
            <w:pPr>
              <w:pStyle w:val="Normlnweb"/>
              <w:rPr>
                <w:ins w:id="1" w:author="Kotolanová, Nicola" w:date="2022-12-12T14:14:00Z"/>
                <w:rPrChange w:id="2" w:author="Kotolanová, Nicola" w:date="2022-12-12T14:14:00Z">
                  <w:rPr>
                    <w:ins w:id="3" w:author="Kotolanová, Nicola" w:date="2022-12-12T14:14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4" w:author="Kotolanová, Nicola" w:date="2022-12-12T14:14:00Z">
                <w:pPr>
                  <w:shd w:val="clear" w:color="auto" w:fill="FFFFFF" w:themeFill="background1"/>
                  <w:spacing w:after="0"/>
                </w:pPr>
              </w:pPrChange>
            </w:pPr>
            <w:ins w:id="5" w:author="Kotolanová, Nicola" w:date="2022-12-12T14:14:00Z">
              <w:r>
                <w:t>Emisní norma platná v době dodání vozidla</w:t>
              </w:r>
            </w:ins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ABC85" w14:textId="0169B4CB" w:rsidR="009D480D" w:rsidRPr="00485D9B" w:rsidRDefault="00485D9B" w:rsidP="00485D9B">
            <w:pPr>
              <w:pStyle w:val="Normlnweb"/>
              <w:rPr>
                <w:ins w:id="6" w:author="Kotolanová, Nicola" w:date="2022-12-12T14:14:00Z"/>
                <w:rPrChange w:id="7" w:author="Kotolanová, Nicola" w:date="2022-12-12T14:14:00Z">
                  <w:rPr>
                    <w:ins w:id="8" w:author="Kotolanová, Nicola" w:date="2022-12-12T14:14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9" w:author="Kotolanová, Nicola" w:date="2022-12-12T14:14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0" w:author="Kotolanová, Nicola" w:date="2022-12-12T14:14:00Z">
              <w:r>
                <w:t>min. EURO 6</w:t>
              </w:r>
            </w:ins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F34FA" w14:textId="6F40A78D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ins w:id="11" w:author="Kotolanová, Nicola" w:date="2022-12-12T14:14:00Z"/>
                <w:rFonts w:ascii="Arial" w:hAnsi="Arial" w:cs="Arial"/>
                <w:noProof w:val="0"/>
                <w:color w:val="000000"/>
                <w:sz w:val="20"/>
              </w:rPr>
            </w:pPr>
            <w:ins w:id="12" w:author="Kotolanová, Nicola" w:date="2022-12-12T14:14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01B90" w14:textId="1E68CF6D" w:rsidR="009D480D" w:rsidRPr="003C1008" w:rsidRDefault="009D480D" w:rsidP="009D480D">
            <w:pPr>
              <w:shd w:val="clear" w:color="auto" w:fill="FFFFFF" w:themeFill="background1"/>
              <w:spacing w:after="0"/>
              <w:jc w:val="center"/>
              <w:rPr>
                <w:ins w:id="13" w:author="Kotolanová, Nicola" w:date="2022-12-12T14:14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4" w:author="Kotolanová, Nicola" w:date="2022-12-12T14:14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9D480D" w:rsidRPr="0071228E" w14:paraId="0B3F9C8D" w14:textId="77777777" w:rsidTr="0056569E">
        <w:trPr>
          <w:trHeight w:val="288"/>
          <w:ins w:id="15" w:author="Kotolanová, Nicola" w:date="2022-12-12T14:13:00Z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3F6DFC" w14:textId="17A186B0" w:rsidR="009D480D" w:rsidRPr="0071228E" w:rsidRDefault="00485D9B" w:rsidP="009D480D">
            <w:pPr>
              <w:shd w:val="clear" w:color="auto" w:fill="FFFFFF" w:themeFill="background1"/>
              <w:spacing w:after="0"/>
              <w:rPr>
                <w:ins w:id="16" w:author="Kotolanová, Nicola" w:date="2022-12-12T14:13:00Z"/>
                <w:rFonts w:ascii="Arial" w:hAnsi="Arial" w:cs="Arial"/>
                <w:noProof w:val="0"/>
                <w:color w:val="000000"/>
                <w:sz w:val="20"/>
              </w:rPr>
            </w:pPr>
            <w:ins w:id="17" w:author="Kotolanová, Nicola" w:date="2022-12-12T14:14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B1917" w14:textId="5C230349" w:rsidR="009D480D" w:rsidRPr="0071228E" w:rsidRDefault="00485D9B" w:rsidP="009D480D">
            <w:pPr>
              <w:shd w:val="clear" w:color="auto" w:fill="FFFFFF" w:themeFill="background1"/>
              <w:spacing w:after="0"/>
              <w:jc w:val="center"/>
              <w:rPr>
                <w:ins w:id="18" w:author="Kotolanová, Nicola" w:date="2022-12-12T14:13:00Z"/>
                <w:rFonts w:ascii="Arial" w:hAnsi="Arial" w:cs="Arial"/>
                <w:noProof w:val="0"/>
                <w:color w:val="000000"/>
                <w:sz w:val="20"/>
              </w:rPr>
            </w:pPr>
            <w:ins w:id="19" w:author="Kotolanová, Nicola" w:date="2022-12-12T14:14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E5835" w14:textId="57DDA9D8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4:13:00Z"/>
                <w:rFonts w:ascii="Arial" w:hAnsi="Arial" w:cs="Arial"/>
                <w:noProof w:val="0"/>
                <w:color w:val="000000"/>
                <w:sz w:val="20"/>
              </w:rPr>
            </w:pPr>
            <w:ins w:id="21" w:author="Kotolanová, Nicola" w:date="2022-12-12T14:14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7AB35B" w14:textId="6DC99E5B" w:rsidR="009D480D" w:rsidRPr="003C1008" w:rsidRDefault="009D480D" w:rsidP="009D480D">
            <w:pPr>
              <w:shd w:val="clear" w:color="auto" w:fill="FFFFFF" w:themeFill="background1"/>
              <w:spacing w:after="0"/>
              <w:jc w:val="center"/>
              <w:rPr>
                <w:ins w:id="22" w:author="Kotolanová, Nicola" w:date="2022-12-12T14:13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3" w:author="Kotolanová, Nicola" w:date="2022-12-12T14:14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9D480D" w:rsidRPr="0071228E" w14:paraId="524CB069" w14:textId="77777777" w:rsidTr="0056569E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FC37909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06CAA1B3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349ECFE4" w14:textId="77777777" w:rsidTr="001F2912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4C6B627A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742EE05D" w14:textId="77777777" w:rsidTr="001F2912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4x4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7BA210D8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1D420BF7" w14:textId="77777777" w:rsidTr="001F2912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9D480D" w:rsidRPr="00703492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9D480D" w:rsidRPr="00703492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9D480D" w:rsidRPr="00703492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6033DC54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4B08EFB0" w14:textId="77777777" w:rsidTr="001F2912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A7ACC" w14:textId="5951DBF2" w:rsidR="009D480D" w:rsidRPr="00703492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5BA6D" w14:textId="6AA5EC4E" w:rsidR="009D480D" w:rsidRPr="00703492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DCB07" w14:textId="7A675037" w:rsidR="009D480D" w:rsidRPr="00703492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2A6E1" w14:textId="3285E4ED" w:rsidR="009D480D" w:rsidDel="00120B77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05F0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0DB2EC2" w14:textId="77777777" w:rsidTr="000D0985">
        <w:trPr>
          <w:trHeight w:val="861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ACDBC9C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9D480D" w:rsidRPr="0071228E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9D480D" w:rsidRPr="0071228E" w14:paraId="6FCB44A3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18CA94" w14:textId="13BD7B26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 vpředu a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05E37" w14:textId="49262B11" w:rsidR="009D480D" w:rsidRPr="00E16800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8059531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1F6152" w14:textId="530B6ED4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osvětlení interiéru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583FF" w14:textId="6D34FCF4" w:rsidR="009D480D" w:rsidRPr="00E16800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630E63B6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529B897C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infotaintmentem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vozu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38C6F5B2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D34F8D6" w14:textId="77777777" w:rsidTr="005C0BEC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A1426FE" w14:textId="08CF4A84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detekce protijedoucích vozidel při odbočování vlevo 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17BC59F2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37D30FC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758BB43B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57FB4BF0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6BE1053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673454C2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zónová klimatizace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4DEF2683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6387DA8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0ABD2AD9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bezpečnostní šrouby kol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620D31FC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6972D9BE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1E694E59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s centrálním airbagem mezi sedadly Ř/SP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4AED2BC3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641AD0BE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7BA0A9" w14:textId="22387A01" w:rsidR="009D480D" w:rsidDel="005B243C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airbag řidiče a spolujezdce – u spolujezdce s možností deaktivace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F4871" w14:textId="3B110660" w:rsidR="009D480D" w:rsidRPr="00E16800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0A0ED058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6E048270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6776860B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1F478E51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12A248AF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4FF17DC3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6CEFBC18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6926F78E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0C0A90D7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2C09B97B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2736326C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Dvě opěrky hlavy vpředu, tři vzadu zásuvné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553F5CD1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7023676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36A7ED4E" w:rsidR="009D480D" w:rsidRPr="0071228E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noProof w:val="0"/>
                <w:sz w:val="20"/>
              </w:rPr>
              <w:t>s funkcí automatického brzdění, rozpoznávání chodců a cyklistů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65FD60F0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215A2A76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6EF665C8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bez klíčového startování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0083157E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0736F320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01EF24B2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7DC3CACD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1D11CDF2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3E05E59E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dálkové svícení, denní svícení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7562B0FA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29F9E1A3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48DAC791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5031463C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1B464BFF" w14:textId="77777777" w:rsidTr="005C0BEC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A88CFD" w14:textId="4C733B72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5BAA7" w14:textId="4192ED6E" w:rsidR="009D480D" w:rsidRPr="00BE166D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242E823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028A4B89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1778E3A4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6E01FBAF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6ED0B7BC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DC min. 125 kW (stejnosměrným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0A011822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470CAD10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215392" w14:textId="367B17FA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AC min. 11 kW (střídavým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26FD0651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4F7A853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41C27D07" w:rsidR="009D480D" w:rsidRPr="0061014F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vyhřívaný, s dotykovým ovládáním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0C0A4A4D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DC82A9E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78AE26C4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50FD95F0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4D960B24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6CA78BAB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(nabíjecí stanice) pro připojení vozu k nabíjecí stanici (Mode 3, Type 2)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33BA016B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06A59A39" w14:textId="77777777" w:rsidTr="005C0BEC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3649AF" w14:textId="6501DF0A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Síť oddělující zavazadlový prostor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6A8D16B9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71228E" w14:paraId="5C7CE3DF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2504B8D5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3BBC155C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65B9E908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72C48ECA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566E2123" w:rsidR="009D480D" w:rsidRPr="00FC574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35003861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11CCD509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6DBFF039" w:rsidR="009D480D" w:rsidRPr="009657E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7D5F3386" w14:textId="77777777" w:rsidTr="005C0BEC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1D9897B" w14:textId="23370907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sklo vyhřívané, tepelně izolující, potažené speciální vrstvou odrážející infračervené paprsky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14D2696D" w:rsidR="009D480D" w:rsidRPr="009657E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335D1AC4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792AD9B1" w:rsidR="009D480D" w:rsidRPr="006C3ED5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4C9CD5B6" w:rsidR="009D480D" w:rsidRPr="009657EA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1068FF50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00678A91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488F4B01" w:rsidR="009D480D" w:rsidRPr="00FA3726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1F03D309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48A35609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143B84BD" w:rsidR="009D480D" w:rsidRPr="00FA3726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4ED9F0E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C9FA9" w14:textId="52461F54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E61D" w14:textId="60AF8F81" w:rsidR="009D480D" w:rsidRPr="00BE166D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27CA6AE2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E8A362" w14:textId="6F0ACFF8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Sada nářadí na opravu pneu včetně kompresoru 12 V a lepidla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A803" w14:textId="75D733E2" w:rsidR="009D480D" w:rsidRPr="00BE166D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02F85892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F34FFF" w14:textId="7F27F667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Sedadlo řidiče výškově nastavitelné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AC8D" w14:textId="650463D2" w:rsidR="009D480D" w:rsidRPr="00BE166D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0A1D8086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AE0B93" w14:textId="0C4D7165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F02DC" w14:textId="7BB787F0" w:rsidR="009D480D" w:rsidRPr="00BE166D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4A39AD3D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685493F" w14:textId="395723FE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lastRenderedPageBreak/>
              <w:t>Využitelná kapacita baterie min. 77 kWh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7B7FA" w14:textId="1A3F947E" w:rsidR="009D480D" w:rsidRPr="00BE166D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D480D" w:rsidRPr="009657EA" w14:paraId="3EDBAF0B" w14:textId="77777777" w:rsidTr="000D0985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BC1F3F" w14:textId="02CFC43D" w:rsidR="009D480D" w:rsidRDefault="009D480D" w:rsidP="009D480D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opěradla dělená, sklopná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65DE" w14:textId="20A2BDFB" w:rsidR="009D480D" w:rsidRPr="00BE166D" w:rsidRDefault="009D480D" w:rsidP="009D480D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F03C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26CE9" w14:textId="77777777" w:rsidR="00DC67BD" w:rsidRDefault="00DC67BD">
      <w:pPr>
        <w:spacing w:after="0"/>
      </w:pPr>
      <w:r>
        <w:separator/>
      </w:r>
    </w:p>
  </w:endnote>
  <w:endnote w:type="continuationSeparator" w:id="0">
    <w:p w14:paraId="76585EA0" w14:textId="77777777" w:rsidR="00DC67BD" w:rsidRDefault="00DC67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23DC9F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F09AAB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D2EA9" w14:textId="77777777" w:rsidR="00DC67BD" w:rsidRDefault="00DC67BD">
      <w:pPr>
        <w:spacing w:after="0"/>
      </w:pPr>
      <w:r>
        <w:separator/>
      </w:r>
    </w:p>
  </w:footnote>
  <w:footnote w:type="continuationSeparator" w:id="0">
    <w:p w14:paraId="5F462E8F" w14:textId="77777777" w:rsidR="00DC67BD" w:rsidRDefault="00DC67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485D9B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485D9B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485D9B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485D9B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485D9B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419F"/>
    <w:rsid w:val="00007C8D"/>
    <w:rsid w:val="00033AAB"/>
    <w:rsid w:val="00043F52"/>
    <w:rsid w:val="0004441C"/>
    <w:rsid w:val="000704B6"/>
    <w:rsid w:val="0009754E"/>
    <w:rsid w:val="000C62EC"/>
    <w:rsid w:val="000D0985"/>
    <w:rsid w:val="000D3C72"/>
    <w:rsid w:val="00105080"/>
    <w:rsid w:val="001104B2"/>
    <w:rsid w:val="00120B77"/>
    <w:rsid w:val="0013499D"/>
    <w:rsid w:val="0013778E"/>
    <w:rsid w:val="0014350F"/>
    <w:rsid w:val="001455B1"/>
    <w:rsid w:val="00164E0F"/>
    <w:rsid w:val="00193487"/>
    <w:rsid w:val="00197BAA"/>
    <w:rsid w:val="001C5176"/>
    <w:rsid w:val="001D5F5B"/>
    <w:rsid w:val="001D6A2A"/>
    <w:rsid w:val="001E01E9"/>
    <w:rsid w:val="001E3427"/>
    <w:rsid w:val="002035CF"/>
    <w:rsid w:val="0021587F"/>
    <w:rsid w:val="00226C9F"/>
    <w:rsid w:val="00236FA4"/>
    <w:rsid w:val="00257668"/>
    <w:rsid w:val="00284869"/>
    <w:rsid w:val="002A4046"/>
    <w:rsid w:val="002D1CC0"/>
    <w:rsid w:val="002D2111"/>
    <w:rsid w:val="002D4D60"/>
    <w:rsid w:val="002D6579"/>
    <w:rsid w:val="002E620A"/>
    <w:rsid w:val="002F6B1A"/>
    <w:rsid w:val="00310D6E"/>
    <w:rsid w:val="00342A3A"/>
    <w:rsid w:val="003600D6"/>
    <w:rsid w:val="0037630B"/>
    <w:rsid w:val="0039312A"/>
    <w:rsid w:val="003D5548"/>
    <w:rsid w:val="003E6DFF"/>
    <w:rsid w:val="003F47A7"/>
    <w:rsid w:val="00401744"/>
    <w:rsid w:val="00425644"/>
    <w:rsid w:val="00472903"/>
    <w:rsid w:val="00485D9B"/>
    <w:rsid w:val="004B4EC0"/>
    <w:rsid w:val="004D1262"/>
    <w:rsid w:val="004E241B"/>
    <w:rsid w:val="004E25E4"/>
    <w:rsid w:val="004F4ABD"/>
    <w:rsid w:val="00522A6E"/>
    <w:rsid w:val="0052552D"/>
    <w:rsid w:val="00534F1A"/>
    <w:rsid w:val="00545C5A"/>
    <w:rsid w:val="00562B5C"/>
    <w:rsid w:val="00583C7F"/>
    <w:rsid w:val="00590E7A"/>
    <w:rsid w:val="005B243C"/>
    <w:rsid w:val="005C6B34"/>
    <w:rsid w:val="005E15CE"/>
    <w:rsid w:val="005E414C"/>
    <w:rsid w:val="005E67F3"/>
    <w:rsid w:val="00602273"/>
    <w:rsid w:val="00613ED9"/>
    <w:rsid w:val="006341D0"/>
    <w:rsid w:val="0069367C"/>
    <w:rsid w:val="006A56DF"/>
    <w:rsid w:val="006B24F6"/>
    <w:rsid w:val="006C3ED5"/>
    <w:rsid w:val="006E2943"/>
    <w:rsid w:val="006F3CED"/>
    <w:rsid w:val="00703492"/>
    <w:rsid w:val="0071010A"/>
    <w:rsid w:val="00720C1D"/>
    <w:rsid w:val="00743F16"/>
    <w:rsid w:val="00755784"/>
    <w:rsid w:val="00762314"/>
    <w:rsid w:val="00773BC4"/>
    <w:rsid w:val="007B1023"/>
    <w:rsid w:val="007F05C8"/>
    <w:rsid w:val="007F57EF"/>
    <w:rsid w:val="008213B0"/>
    <w:rsid w:val="00831001"/>
    <w:rsid w:val="00844D68"/>
    <w:rsid w:val="00853E34"/>
    <w:rsid w:val="00860B89"/>
    <w:rsid w:val="00867B22"/>
    <w:rsid w:val="00870431"/>
    <w:rsid w:val="00872F8A"/>
    <w:rsid w:val="008801B6"/>
    <w:rsid w:val="00880BC1"/>
    <w:rsid w:val="008B4EFF"/>
    <w:rsid w:val="008B7817"/>
    <w:rsid w:val="008D2DF5"/>
    <w:rsid w:val="008D64C6"/>
    <w:rsid w:val="008E1A9F"/>
    <w:rsid w:val="008E1AA7"/>
    <w:rsid w:val="008E3C41"/>
    <w:rsid w:val="008F275C"/>
    <w:rsid w:val="00915B1F"/>
    <w:rsid w:val="00921F82"/>
    <w:rsid w:val="009351D5"/>
    <w:rsid w:val="00977EC6"/>
    <w:rsid w:val="0098274D"/>
    <w:rsid w:val="009B342D"/>
    <w:rsid w:val="009C3EBA"/>
    <w:rsid w:val="009D33F6"/>
    <w:rsid w:val="009D480D"/>
    <w:rsid w:val="009D6676"/>
    <w:rsid w:val="009D77E4"/>
    <w:rsid w:val="009F0228"/>
    <w:rsid w:val="009F62C0"/>
    <w:rsid w:val="00A026CB"/>
    <w:rsid w:val="00A200CD"/>
    <w:rsid w:val="00A30337"/>
    <w:rsid w:val="00A318EA"/>
    <w:rsid w:val="00A34C63"/>
    <w:rsid w:val="00A74347"/>
    <w:rsid w:val="00A949B4"/>
    <w:rsid w:val="00AB2D33"/>
    <w:rsid w:val="00AB49FC"/>
    <w:rsid w:val="00AB7E59"/>
    <w:rsid w:val="00AC740B"/>
    <w:rsid w:val="00AD771A"/>
    <w:rsid w:val="00AE4403"/>
    <w:rsid w:val="00AE7A4C"/>
    <w:rsid w:val="00B115F9"/>
    <w:rsid w:val="00B14995"/>
    <w:rsid w:val="00B54C98"/>
    <w:rsid w:val="00B94965"/>
    <w:rsid w:val="00BB4E02"/>
    <w:rsid w:val="00BB5C73"/>
    <w:rsid w:val="00BE5792"/>
    <w:rsid w:val="00C2280A"/>
    <w:rsid w:val="00C768FB"/>
    <w:rsid w:val="00CD0E08"/>
    <w:rsid w:val="00CE3FC6"/>
    <w:rsid w:val="00CE4C03"/>
    <w:rsid w:val="00CE626F"/>
    <w:rsid w:val="00CF1708"/>
    <w:rsid w:val="00D14D45"/>
    <w:rsid w:val="00D65E00"/>
    <w:rsid w:val="00D65FB4"/>
    <w:rsid w:val="00D833AF"/>
    <w:rsid w:val="00D8440B"/>
    <w:rsid w:val="00D84520"/>
    <w:rsid w:val="00DC2CA0"/>
    <w:rsid w:val="00DC5A75"/>
    <w:rsid w:val="00DC67BD"/>
    <w:rsid w:val="00DD214D"/>
    <w:rsid w:val="00DE762A"/>
    <w:rsid w:val="00E06737"/>
    <w:rsid w:val="00E26DFC"/>
    <w:rsid w:val="00E32949"/>
    <w:rsid w:val="00E6622B"/>
    <w:rsid w:val="00E77B1B"/>
    <w:rsid w:val="00E86E55"/>
    <w:rsid w:val="00E9223B"/>
    <w:rsid w:val="00E9350D"/>
    <w:rsid w:val="00E95462"/>
    <w:rsid w:val="00EB4B8F"/>
    <w:rsid w:val="00ED1C09"/>
    <w:rsid w:val="00EE72D6"/>
    <w:rsid w:val="00EF3BFB"/>
    <w:rsid w:val="00F15A97"/>
    <w:rsid w:val="00F15C1A"/>
    <w:rsid w:val="00F25F8D"/>
    <w:rsid w:val="00F54E94"/>
    <w:rsid w:val="00F80B8E"/>
    <w:rsid w:val="00F81F3D"/>
    <w:rsid w:val="00F85545"/>
    <w:rsid w:val="00FA58AE"/>
    <w:rsid w:val="00FB0FD6"/>
    <w:rsid w:val="00FE4B6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D480D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598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56</cp:revision>
  <dcterms:created xsi:type="dcterms:W3CDTF">2022-04-28T08:27:00Z</dcterms:created>
  <dcterms:modified xsi:type="dcterms:W3CDTF">2022-12-12T13:14:00Z</dcterms:modified>
</cp:coreProperties>
</file>